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lang w:val="lt-LT"/>
        </w:rPr>
        <w:id w:val="-355667450"/>
        <w:docPartObj>
          <w:docPartGallery w:val="Cover Pages"/>
          <w:docPartUnique/>
        </w:docPartObj>
      </w:sdtPr>
      <w:sdtEndPr/>
      <w:sdtContent>
        <w:bookmarkStart w:id="0" w:name="_GoBack" w:displacedByCustomXml="prev"/>
        <w:bookmarkEnd w:id="0" w:displacedByCustomXml="prev"/>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52446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2A7FBC83"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9A36FA">
              <w:rPr>
                <w:webHidden/>
              </w:rPr>
              <w:t>2</w:t>
            </w:r>
            <w:r w:rsidR="00B47B9A" w:rsidRPr="00B47B9A">
              <w:rPr>
                <w:webHidden/>
              </w:rPr>
              <w:fldChar w:fldCharType="end"/>
            </w:r>
          </w:hyperlink>
        </w:p>
        <w:p w14:paraId="120C0C12" w14:textId="2DAFA2FA" w:rsidR="00B47B9A" w:rsidRPr="00B47B9A" w:rsidRDefault="00524460"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9A36FA">
              <w:rPr>
                <w:webHidden/>
              </w:rPr>
              <w:t>2</w:t>
            </w:r>
            <w:r w:rsidR="00B47B9A" w:rsidRPr="00B47B9A">
              <w:rPr>
                <w:webHidden/>
              </w:rPr>
              <w:fldChar w:fldCharType="end"/>
            </w:r>
          </w:hyperlink>
        </w:p>
        <w:p w14:paraId="7337CFA6" w14:textId="57B9F603" w:rsidR="00B47B9A" w:rsidRPr="00B47B9A" w:rsidRDefault="00524460"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9A36FA">
              <w:rPr>
                <w:webHidden/>
              </w:rPr>
              <w:t>4</w:t>
            </w:r>
            <w:r w:rsidR="00B47B9A" w:rsidRPr="00B47B9A">
              <w:rPr>
                <w:webHidden/>
              </w:rPr>
              <w:fldChar w:fldCharType="end"/>
            </w:r>
          </w:hyperlink>
        </w:p>
        <w:p w14:paraId="3F260D97" w14:textId="1DD35F4D" w:rsidR="00B47B9A" w:rsidRPr="00B47B9A" w:rsidRDefault="00524460"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9A36FA">
              <w:rPr>
                <w:webHidden/>
              </w:rPr>
              <w:t>4</w:t>
            </w:r>
            <w:r w:rsidR="00B47B9A" w:rsidRPr="00B47B9A">
              <w:rPr>
                <w:webHidden/>
              </w:rPr>
              <w:fldChar w:fldCharType="end"/>
            </w:r>
          </w:hyperlink>
        </w:p>
        <w:p w14:paraId="31E41E1E" w14:textId="64D0B06C" w:rsidR="00B47B9A" w:rsidRPr="00B47B9A" w:rsidRDefault="00524460"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9A36FA">
              <w:rPr>
                <w:webHidden/>
              </w:rPr>
              <w:t>5</w:t>
            </w:r>
            <w:r w:rsidR="00B47B9A" w:rsidRPr="00B47B9A">
              <w:rPr>
                <w:webHidden/>
              </w:rPr>
              <w:fldChar w:fldCharType="end"/>
            </w:r>
          </w:hyperlink>
        </w:p>
        <w:p w14:paraId="17642A96" w14:textId="505FA12F" w:rsidR="00B47B9A" w:rsidRPr="00B47B9A" w:rsidRDefault="00524460"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9A36FA">
              <w:rPr>
                <w:webHidden/>
              </w:rPr>
              <w:t>5</w:t>
            </w:r>
            <w:r w:rsidR="00B47B9A" w:rsidRPr="00B47B9A">
              <w:rPr>
                <w:webHidden/>
              </w:rPr>
              <w:fldChar w:fldCharType="end"/>
            </w:r>
          </w:hyperlink>
        </w:p>
        <w:p w14:paraId="78C26D1E" w14:textId="37BB909F" w:rsidR="00B47B9A" w:rsidRPr="00B47B9A" w:rsidRDefault="00524460"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9A36FA">
              <w:rPr>
                <w:webHidden/>
              </w:rPr>
              <w:t>6</w:t>
            </w:r>
            <w:r w:rsidR="00B47B9A" w:rsidRPr="00B47B9A">
              <w:rPr>
                <w:webHidden/>
              </w:rPr>
              <w:fldChar w:fldCharType="end"/>
            </w:r>
          </w:hyperlink>
        </w:p>
        <w:p w14:paraId="55E113AE" w14:textId="1514CA7B" w:rsidR="00B47B9A" w:rsidRPr="00B47B9A" w:rsidRDefault="00524460"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9A36FA">
              <w:rPr>
                <w:webHidden/>
              </w:rPr>
              <w:t>6</w:t>
            </w:r>
            <w:r w:rsidR="00B47B9A" w:rsidRPr="00B47B9A">
              <w:rPr>
                <w:webHidden/>
              </w:rPr>
              <w:fldChar w:fldCharType="end"/>
            </w:r>
          </w:hyperlink>
        </w:p>
        <w:p w14:paraId="36BCD6C0" w14:textId="340D8619" w:rsidR="00B47B9A" w:rsidRPr="00B47B9A" w:rsidRDefault="00524460"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9A36FA">
              <w:rPr>
                <w:webHidden/>
              </w:rPr>
              <w:t>7</w:t>
            </w:r>
            <w:r w:rsidR="00B47B9A" w:rsidRPr="00B47B9A">
              <w:rPr>
                <w:webHidden/>
              </w:rPr>
              <w:fldChar w:fldCharType="end"/>
            </w:r>
          </w:hyperlink>
        </w:p>
        <w:p w14:paraId="058743BE" w14:textId="39933195" w:rsidR="00B47B9A" w:rsidRPr="00B47B9A" w:rsidRDefault="00524460"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9A36FA">
              <w:rPr>
                <w:webHidden/>
              </w:rPr>
              <w:t>8</w:t>
            </w:r>
            <w:r w:rsidR="00B47B9A" w:rsidRPr="00B47B9A">
              <w:rPr>
                <w:webHidden/>
              </w:rPr>
              <w:fldChar w:fldCharType="end"/>
            </w:r>
          </w:hyperlink>
        </w:p>
        <w:p w14:paraId="313E8825" w14:textId="1CF01E95" w:rsidR="00B47B9A" w:rsidRPr="00B47B9A" w:rsidRDefault="00524460"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9A36FA">
              <w:rPr>
                <w:webHidden/>
              </w:rPr>
              <w:t>9</w:t>
            </w:r>
            <w:r w:rsidR="00B47B9A" w:rsidRPr="00B47B9A">
              <w:rPr>
                <w:webHidden/>
              </w:rPr>
              <w:fldChar w:fldCharType="end"/>
            </w:r>
          </w:hyperlink>
        </w:p>
        <w:p w14:paraId="46F9CF27" w14:textId="0A502816" w:rsidR="00B47B9A" w:rsidRPr="00B47B9A" w:rsidRDefault="00524460"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9A36FA">
              <w:rPr>
                <w:webHidden/>
              </w:rPr>
              <w:t>9</w:t>
            </w:r>
            <w:r w:rsidR="00B47B9A" w:rsidRPr="00B47B9A">
              <w:rPr>
                <w:webHidden/>
              </w:rPr>
              <w:fldChar w:fldCharType="end"/>
            </w:r>
          </w:hyperlink>
        </w:p>
        <w:p w14:paraId="788CF198" w14:textId="718172C2" w:rsidR="00B47B9A" w:rsidRPr="00B47B9A" w:rsidRDefault="00524460"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9A36FA">
              <w:rPr>
                <w:webHidden/>
              </w:rPr>
              <w:t>9</w:t>
            </w:r>
            <w:r w:rsidR="00B47B9A" w:rsidRPr="00B47B9A">
              <w:rPr>
                <w:webHidden/>
              </w:rPr>
              <w:fldChar w:fldCharType="end"/>
            </w:r>
          </w:hyperlink>
        </w:p>
        <w:p w14:paraId="521D39AC" w14:textId="74F67BD1" w:rsidR="00B47B9A" w:rsidRPr="00B47B9A" w:rsidRDefault="00524460"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9A36FA">
              <w:rPr>
                <w:webHidden/>
              </w:rPr>
              <w:t>11</w:t>
            </w:r>
            <w:r w:rsidR="00B47B9A" w:rsidRPr="00B47B9A">
              <w:rPr>
                <w:webHidden/>
              </w:rPr>
              <w:fldChar w:fldCharType="end"/>
            </w:r>
          </w:hyperlink>
        </w:p>
        <w:p w14:paraId="463A533A" w14:textId="22C9B402" w:rsidR="00B47B9A" w:rsidRPr="00B47B9A" w:rsidRDefault="00FE0DEE" w:rsidP="00B47B9A">
          <w:pPr>
            <w:pStyle w:val="Turinys1"/>
            <w:rPr>
              <w:rFonts w:eastAsiaTheme="minorEastAsia" w:cstheme="minorBidi"/>
              <w:sz w:val="22"/>
              <w:szCs w:val="22"/>
              <w:lang w:val="en-US"/>
            </w:rPr>
          </w:pPr>
          <w:r>
            <w:fldChar w:fldCharType="begin"/>
          </w:r>
          <w:r>
            <w:instrText xml:space="preserve"> HYPERLINK \l "_Toc126263062" </w:instrText>
          </w:r>
          <w:r>
            <w:fldChar w:fldCharType="separate"/>
          </w:r>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ins w:id="1" w:author="Autorius">
            <w:r w:rsidR="009A36FA">
              <w:rPr>
                <w:webHidden/>
              </w:rPr>
              <w:t>12</w:t>
            </w:r>
          </w:ins>
          <w:del w:id="2" w:author="Autorius">
            <w:r w:rsidR="00B47B9A" w:rsidRPr="00B47B9A" w:rsidDel="00222DA2">
              <w:rPr>
                <w:webHidden/>
              </w:rPr>
              <w:delText>11</w:delText>
            </w:r>
          </w:del>
          <w:r w:rsidR="00B47B9A" w:rsidRPr="00B47B9A">
            <w:rPr>
              <w:webHidden/>
            </w:rPr>
            <w:fldChar w:fldCharType="end"/>
          </w:r>
          <w:r>
            <w:fldChar w:fldCharType="end"/>
          </w:r>
        </w:p>
        <w:p w14:paraId="4697A672" w14:textId="672EE119" w:rsidR="00B47B9A" w:rsidRPr="00B47B9A" w:rsidRDefault="00524460"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9A36FA">
              <w:rPr>
                <w:webHidden/>
              </w:rPr>
              <w:t>12</w:t>
            </w:r>
            <w:r w:rsidR="00B47B9A" w:rsidRPr="00B47B9A">
              <w:rPr>
                <w:webHidden/>
              </w:rPr>
              <w:fldChar w:fldCharType="end"/>
            </w:r>
          </w:hyperlink>
        </w:p>
        <w:p w14:paraId="42D93D1A" w14:textId="68F1CB07" w:rsidR="00B47B9A" w:rsidRPr="00B47B9A" w:rsidRDefault="00524460"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9A36FA">
              <w:rPr>
                <w:webHidden/>
              </w:rPr>
              <w:t>12</w:t>
            </w:r>
            <w:r w:rsidR="00B47B9A" w:rsidRPr="00B47B9A">
              <w:rPr>
                <w:webHidden/>
              </w:rPr>
              <w:fldChar w:fldCharType="end"/>
            </w:r>
          </w:hyperlink>
        </w:p>
        <w:p w14:paraId="2309F88C" w14:textId="626FD3CF" w:rsidR="00B47B9A" w:rsidRPr="00B47B9A" w:rsidRDefault="00524460"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9A36FA">
              <w:rPr>
                <w:webHidden/>
              </w:rPr>
              <w:t>13</w:t>
            </w:r>
            <w:r w:rsidR="00B47B9A" w:rsidRPr="00B47B9A">
              <w:rPr>
                <w:webHidden/>
              </w:rPr>
              <w:fldChar w:fldCharType="end"/>
            </w:r>
          </w:hyperlink>
        </w:p>
        <w:p w14:paraId="5090CE21" w14:textId="43445873" w:rsidR="00B47B9A" w:rsidRPr="00B47B9A" w:rsidRDefault="00524460"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9A36FA">
              <w:rPr>
                <w:webHidden/>
              </w:rPr>
              <w:t>14</w:t>
            </w:r>
            <w:r w:rsidR="00B47B9A" w:rsidRPr="00B47B9A">
              <w:rPr>
                <w:webHidden/>
              </w:rPr>
              <w:fldChar w:fldCharType="end"/>
            </w:r>
          </w:hyperlink>
        </w:p>
        <w:p w14:paraId="5E409576" w14:textId="5B862469" w:rsidR="00B47B9A" w:rsidRPr="00B47B9A" w:rsidRDefault="00524460"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9A36FA">
              <w:rPr>
                <w:webHidden/>
              </w:rPr>
              <w:t>15</w:t>
            </w:r>
            <w:r w:rsidR="00B47B9A" w:rsidRPr="00B47B9A">
              <w:rPr>
                <w:webHidden/>
              </w:rPr>
              <w:fldChar w:fldCharType="end"/>
            </w:r>
          </w:hyperlink>
        </w:p>
        <w:p w14:paraId="6EB2C906" w14:textId="77648E81" w:rsidR="00B47B9A" w:rsidRPr="00B47B9A" w:rsidRDefault="00524460"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9A36FA">
              <w:rPr>
                <w:webHidden/>
              </w:rPr>
              <w:t>15</w:t>
            </w:r>
            <w:r w:rsidR="00B47B9A" w:rsidRPr="00B47B9A">
              <w:rPr>
                <w:webHidden/>
              </w:rPr>
              <w:fldChar w:fldCharType="end"/>
            </w:r>
          </w:hyperlink>
        </w:p>
        <w:p w14:paraId="5BD6E05E" w14:textId="2D5E5222" w:rsidR="00B47B9A" w:rsidRPr="00B47B9A" w:rsidRDefault="00524460"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9A36F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3" w:name="_Toc126263048"/>
      <w:r w:rsidRPr="00471E3D">
        <w:rPr>
          <w:rFonts w:asciiTheme="minorHAnsi" w:hAnsiTheme="minorHAnsi" w:cstheme="minorHAnsi"/>
          <w:color w:val="auto"/>
          <w:lang w:val="lt-LT"/>
        </w:rPr>
        <w:lastRenderedPageBreak/>
        <w:t>Sąvokos ir sutrumpinimai</w:t>
      </w:r>
      <w:bookmarkEnd w:id="3"/>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4" w:name="_Toc126263049"/>
      <w:r w:rsidRPr="00471E3D">
        <w:rPr>
          <w:rFonts w:asciiTheme="minorHAnsi" w:hAnsiTheme="minorHAnsi" w:cstheme="minorHAnsi"/>
          <w:color w:val="auto"/>
          <w:lang w:val="lt-LT"/>
        </w:rPr>
        <w:t>Bendrosios nuostatos</w:t>
      </w:r>
      <w:bookmarkEnd w:id="4"/>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5" w:name="_Toc126263050"/>
      <w:r w:rsidRPr="00471E3D">
        <w:rPr>
          <w:rFonts w:asciiTheme="minorHAnsi" w:hAnsiTheme="minorHAnsi" w:cstheme="minorHAnsi"/>
          <w:color w:val="auto"/>
          <w:lang w:val="lt-LT"/>
        </w:rPr>
        <w:t>Pirkimo objektas</w:t>
      </w:r>
      <w:bookmarkEnd w:id="5"/>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6" w:name="_Toc91146027"/>
      <w:bookmarkStart w:id="7" w:name="_Toc91146028"/>
      <w:bookmarkStart w:id="8" w:name="_Toc91146029"/>
      <w:bookmarkStart w:id="9" w:name="_Toc91146030"/>
      <w:bookmarkStart w:id="10" w:name="_Toc91146031"/>
      <w:bookmarkStart w:id="11" w:name="_Toc91146032"/>
      <w:bookmarkStart w:id="12" w:name="_Toc91146033"/>
      <w:bookmarkStart w:id="13" w:name="_Toc91146034"/>
      <w:bookmarkStart w:id="14" w:name="_Toc91146035"/>
      <w:bookmarkStart w:id="15" w:name="_Ref38446847"/>
      <w:bookmarkStart w:id="16" w:name="_Ref38446850"/>
      <w:bookmarkStart w:id="17" w:name="_Toc48053161"/>
      <w:bookmarkStart w:id="18" w:name="_Toc126263051"/>
      <w:bookmarkEnd w:id="6"/>
      <w:bookmarkEnd w:id="7"/>
      <w:bookmarkEnd w:id="8"/>
      <w:bookmarkEnd w:id="9"/>
      <w:bookmarkEnd w:id="10"/>
      <w:bookmarkEnd w:id="11"/>
      <w:bookmarkEnd w:id="12"/>
      <w:bookmarkEnd w:id="13"/>
      <w:bookmarkEnd w:id="14"/>
      <w:r w:rsidRPr="00471E3D">
        <w:rPr>
          <w:rFonts w:asciiTheme="minorHAnsi" w:hAnsiTheme="minorHAnsi" w:cstheme="minorHAnsi"/>
          <w:color w:val="auto"/>
          <w:lang w:val="lt-LT"/>
        </w:rPr>
        <w:t>Perkančiosios organizacijos ir tiekėjų bendravimo ir keitimosi informacija priemonės</w:t>
      </w:r>
      <w:bookmarkEnd w:id="15"/>
      <w:bookmarkEnd w:id="16"/>
      <w:bookmarkEnd w:id="17"/>
      <w:bookmarkEnd w:id="18"/>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9" w:name="_Ref38446835"/>
      <w:bookmarkStart w:id="20" w:name="_Toc48053162"/>
      <w:bookmarkStart w:id="21"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9"/>
      <w:bookmarkEnd w:id="20"/>
      <w:bookmarkEnd w:id="21"/>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22"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22"/>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3" w:name="_Ref39473754"/>
      <w:bookmarkStart w:id="24" w:name="_Ref39473761"/>
      <w:bookmarkStart w:id="25" w:name="_Ref39474188"/>
      <w:bookmarkStart w:id="26" w:name="_Toc48053164"/>
      <w:bookmarkStart w:id="27" w:name="_Toc126263053"/>
      <w:r w:rsidRPr="00471E3D">
        <w:rPr>
          <w:rFonts w:asciiTheme="minorHAnsi" w:hAnsiTheme="minorHAnsi" w:cstheme="minorHAnsi"/>
          <w:color w:val="auto"/>
          <w:lang w:val="lt-LT"/>
        </w:rPr>
        <w:t>Tiekėjų pašalinimo pagrindai</w:t>
      </w:r>
      <w:bookmarkEnd w:id="23"/>
      <w:bookmarkEnd w:id="24"/>
      <w:bookmarkEnd w:id="25"/>
      <w:bookmarkEnd w:id="26"/>
      <w:bookmarkEnd w:id="27"/>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8" w:name="_Hlk41039660"/>
      <w:r w:rsidRPr="58B3C938">
        <w:rPr>
          <w:lang w:val="lt-LT"/>
        </w:rPr>
        <w:t xml:space="preserve">subtiekėjų </w:t>
      </w:r>
      <w:bookmarkEnd w:id="28"/>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9" w:name="_Toc48053165"/>
      <w:bookmarkStart w:id="30"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9"/>
      <w:bookmarkEnd w:id="30"/>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31" w:name="_Toc48053166"/>
      <w:bookmarkStart w:id="32" w:name="_Toc126263055"/>
      <w:r w:rsidRPr="00471E3D">
        <w:rPr>
          <w:rFonts w:asciiTheme="minorHAnsi" w:hAnsiTheme="minorHAnsi" w:cstheme="minorHAnsi"/>
          <w:color w:val="auto"/>
          <w:lang w:val="lt-LT"/>
        </w:rPr>
        <w:t>Rezervuota teisė dalyvauti pirkime</w:t>
      </w:r>
      <w:bookmarkEnd w:id="31"/>
      <w:bookmarkEnd w:id="32"/>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3"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3"/>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c8889be5d523482e81bb176e6fe56cd2"/>
      <w:bookmarkStart w:id="35" w:name="part_da460e3efffa45688cb920cd281c7959"/>
      <w:bookmarkStart w:id="36" w:name="part_2d694ec0bf4747a2ace8bc3a118ff44f"/>
      <w:bookmarkEnd w:id="34"/>
      <w:bookmarkEnd w:id="35"/>
      <w:bookmarkEnd w:id="36"/>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7" w:name="part_b3f278cdbcbe467a8b3f1d6ea4ea85f8"/>
      <w:bookmarkEnd w:id="37"/>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8" w:name="part_472a163f4f844a9297cdf9e29b7fb942"/>
      <w:bookmarkEnd w:id="38"/>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9"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9"/>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40" w:name="_Ref48037697"/>
      <w:bookmarkStart w:id="41" w:name="_Ref48037709"/>
      <w:bookmarkStart w:id="42" w:name="_Toc48053167"/>
      <w:bookmarkStart w:id="43"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40"/>
      <w:bookmarkEnd w:id="41"/>
      <w:bookmarkEnd w:id="42"/>
      <w:bookmarkEnd w:id="43"/>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4"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4"/>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5"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5"/>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6" w:name="_Toc48053168"/>
      <w:bookmarkStart w:id="47" w:name="_Toc126263057"/>
      <w:bookmarkStart w:id="48" w:name="_Hlk90906609"/>
      <w:r w:rsidRPr="00471E3D">
        <w:rPr>
          <w:rFonts w:asciiTheme="minorHAnsi" w:hAnsiTheme="minorHAnsi" w:cstheme="minorHAnsi"/>
          <w:color w:val="auto"/>
          <w:lang w:val="lt-LT"/>
        </w:rPr>
        <w:t>Rėmimasis ūkio subjektų pajėgumais</w:t>
      </w:r>
      <w:bookmarkEnd w:id="46"/>
      <w:bookmarkEnd w:id="47"/>
    </w:p>
    <w:bookmarkEnd w:id="48"/>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9" w:name="_Toc48053169"/>
      <w:bookmarkStart w:id="50" w:name="_Toc126263058"/>
      <w:r w:rsidRPr="00471E3D">
        <w:rPr>
          <w:rFonts w:ascii="Calibri" w:hAnsi="Calibri" w:cs="Calibri"/>
          <w:color w:val="auto"/>
          <w:lang w:val="lt-LT"/>
        </w:rPr>
        <w:t>Subtiekėjų pasitelkimas</w:t>
      </w:r>
      <w:bookmarkEnd w:id="49"/>
      <w:bookmarkEnd w:id="50"/>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51" w:name="_Toc91076050"/>
      <w:bookmarkStart w:id="52" w:name="_Toc91076157"/>
      <w:bookmarkStart w:id="53" w:name="_Toc91076504"/>
      <w:bookmarkStart w:id="54" w:name="_Toc91146045"/>
      <w:bookmarkStart w:id="55" w:name="_Toc91076051"/>
      <w:bookmarkStart w:id="56" w:name="_Toc91076158"/>
      <w:bookmarkStart w:id="57" w:name="_Toc91076505"/>
      <w:bookmarkStart w:id="58" w:name="_Toc91146046"/>
      <w:bookmarkStart w:id="59" w:name="_Toc91076052"/>
      <w:bookmarkStart w:id="60" w:name="_Toc91076159"/>
      <w:bookmarkStart w:id="61" w:name="_Toc91076506"/>
      <w:bookmarkStart w:id="62" w:name="_Toc91146047"/>
      <w:bookmarkStart w:id="63" w:name="_Toc91076053"/>
      <w:bookmarkStart w:id="64" w:name="_Toc91076160"/>
      <w:bookmarkStart w:id="65" w:name="_Toc91076507"/>
      <w:bookmarkStart w:id="66" w:name="_Toc91146048"/>
      <w:bookmarkStart w:id="67" w:name="_Toc91076054"/>
      <w:bookmarkStart w:id="68" w:name="_Toc91076161"/>
      <w:bookmarkStart w:id="69" w:name="_Toc91076508"/>
      <w:bookmarkStart w:id="70" w:name="_Toc91146049"/>
      <w:bookmarkStart w:id="71" w:name="_Ref39668380"/>
      <w:bookmarkStart w:id="72" w:name="_Ref39668383"/>
      <w:bookmarkStart w:id="73" w:name="_Toc48053170"/>
      <w:bookmarkStart w:id="74" w:name="_Toc126263059"/>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71"/>
      <w:bookmarkEnd w:id="72"/>
      <w:bookmarkEnd w:id="73"/>
      <w:bookmarkEnd w:id="74"/>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5"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6" w:name="_Toc91076056"/>
      <w:bookmarkStart w:id="77" w:name="_Toc91076163"/>
      <w:bookmarkStart w:id="78" w:name="_Toc91076510"/>
      <w:bookmarkStart w:id="79" w:name="_Toc91146051"/>
      <w:bookmarkStart w:id="80" w:name="_Toc91076057"/>
      <w:bookmarkStart w:id="81" w:name="_Toc91076164"/>
      <w:bookmarkStart w:id="82" w:name="_Toc91076511"/>
      <w:bookmarkStart w:id="83" w:name="_Toc91146052"/>
      <w:bookmarkStart w:id="84" w:name="_Ref39666794"/>
      <w:bookmarkStart w:id="85" w:name="_Ref39666796"/>
      <w:bookmarkStart w:id="86" w:name="_Toc48053171"/>
      <w:bookmarkStart w:id="87" w:name="_Toc126263060"/>
      <w:bookmarkEnd w:id="75"/>
      <w:bookmarkEnd w:id="76"/>
      <w:bookmarkEnd w:id="77"/>
      <w:bookmarkEnd w:id="78"/>
      <w:bookmarkEnd w:id="79"/>
      <w:bookmarkEnd w:id="80"/>
      <w:bookmarkEnd w:id="81"/>
      <w:bookmarkEnd w:id="82"/>
      <w:bookmarkEnd w:id="83"/>
      <w:r w:rsidRPr="00471E3D">
        <w:rPr>
          <w:rFonts w:asciiTheme="minorHAnsi" w:hAnsiTheme="minorHAnsi" w:cstheme="minorHAnsi"/>
          <w:color w:val="auto"/>
          <w:lang w:val="lt-LT"/>
        </w:rPr>
        <w:t>Reikalavimai pasiūlymų rengimui ir pateikimui</w:t>
      </w:r>
      <w:bookmarkEnd w:id="84"/>
      <w:bookmarkEnd w:id="85"/>
      <w:bookmarkEnd w:id="86"/>
      <w:bookmarkEnd w:id="87"/>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8" w:name="_Toc48053175"/>
      <w:bookmarkStart w:id="89" w:name="_Toc126263061"/>
      <w:bookmarkStart w:id="90"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8"/>
      <w:bookmarkEnd w:id="89"/>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91" w:name="_Ref39754676"/>
      <w:bookmarkEnd w:id="90"/>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91"/>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92"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2"/>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3"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3"/>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4"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4"/>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5" w:name="_Ref38971193"/>
      <w:bookmarkStart w:id="96" w:name="_Ref38971207"/>
      <w:bookmarkStart w:id="97" w:name="_Toc48053176"/>
      <w:bookmarkStart w:id="98" w:name="_Toc126263062"/>
      <w:bookmarkStart w:id="99" w:name="_Hlk91497725"/>
      <w:r w:rsidRPr="00471E3D">
        <w:rPr>
          <w:rFonts w:asciiTheme="minorHAnsi" w:hAnsiTheme="minorHAnsi" w:cstheme="minorHAnsi"/>
          <w:color w:val="auto"/>
          <w:lang w:val="lt-LT"/>
        </w:rPr>
        <w:t>Susipažinimas su pasiūlymais</w:t>
      </w:r>
      <w:bookmarkEnd w:id="95"/>
      <w:bookmarkEnd w:id="96"/>
      <w:bookmarkEnd w:id="97"/>
      <w:bookmarkEnd w:id="98"/>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100" w:name="_Ref39756072"/>
      <w:bookmarkEnd w:id="99"/>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101"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101"/>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2" w:name="_Ref39658218"/>
      <w:bookmarkStart w:id="103" w:name="_Ref39658226"/>
      <w:bookmarkStart w:id="104" w:name="_Ref39658248"/>
      <w:bookmarkStart w:id="105" w:name="_Ref39658251"/>
      <w:bookmarkStart w:id="106" w:name="_Toc48053177"/>
      <w:bookmarkStart w:id="107" w:name="_Toc126263063"/>
      <w:bookmarkEnd w:id="100"/>
      <w:r w:rsidRPr="00471E3D">
        <w:rPr>
          <w:rFonts w:asciiTheme="minorHAnsi" w:hAnsiTheme="minorHAnsi" w:cstheme="minorHAnsi"/>
          <w:color w:val="auto"/>
          <w:lang w:val="lt-LT"/>
        </w:rPr>
        <w:t>Elektroninis aukcionas</w:t>
      </w:r>
      <w:bookmarkEnd w:id="102"/>
      <w:bookmarkEnd w:id="103"/>
      <w:bookmarkEnd w:id="104"/>
      <w:bookmarkEnd w:id="105"/>
      <w:bookmarkEnd w:id="106"/>
      <w:bookmarkEnd w:id="107"/>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8" w:name="_Ref39667303"/>
      <w:bookmarkStart w:id="109" w:name="_Ref39667308"/>
      <w:bookmarkStart w:id="110" w:name="_Toc48053178"/>
      <w:bookmarkStart w:id="111" w:name="_Toc126263064"/>
      <w:r w:rsidRPr="00F9566E">
        <w:rPr>
          <w:rFonts w:asciiTheme="minorHAnsi" w:hAnsiTheme="minorHAnsi" w:cstheme="minorHAnsi"/>
          <w:color w:val="auto"/>
          <w:lang w:val="lt-LT"/>
        </w:rPr>
        <w:t>Pasiūlymų vertinimas</w:t>
      </w:r>
      <w:bookmarkEnd w:id="108"/>
      <w:bookmarkEnd w:id="109"/>
      <w:bookmarkEnd w:id="110"/>
      <w:bookmarkEnd w:id="111"/>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2" w:name="_Hlk505013401"/>
      <w:r w:rsidRPr="00DA41C2">
        <w:rPr>
          <w:lang w:val="lt-LT"/>
        </w:rPr>
        <w:t xml:space="preserve">tiekėjams ir (ar) jų įgaliotiesiems atstovams </w:t>
      </w:r>
      <w:bookmarkEnd w:id="112"/>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3" w:name="_Toc48053179"/>
      <w:bookmarkStart w:id="114" w:name="_Toc126263065"/>
      <w:r w:rsidRPr="00F9566E">
        <w:rPr>
          <w:rFonts w:asciiTheme="minorHAnsi" w:hAnsiTheme="minorHAnsi" w:cstheme="minorHAnsi"/>
          <w:color w:val="auto"/>
          <w:lang w:val="lt-LT"/>
        </w:rPr>
        <w:t xml:space="preserve">Pasiūlymų atmetimo </w:t>
      </w:r>
      <w:bookmarkEnd w:id="113"/>
      <w:r w:rsidR="00154399" w:rsidRPr="00F9566E">
        <w:rPr>
          <w:rFonts w:asciiTheme="minorHAnsi" w:hAnsiTheme="minorHAnsi" w:cstheme="minorHAnsi"/>
          <w:color w:val="auto"/>
          <w:lang w:val="lt-LT"/>
        </w:rPr>
        <w:t>pagrindai</w:t>
      </w:r>
      <w:bookmarkEnd w:id="114"/>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5" w:name="_Ref40443104"/>
      <w:bookmarkStart w:id="116" w:name="_Toc48053180"/>
      <w:bookmarkStart w:id="117" w:name="_Toc126263066"/>
      <w:r w:rsidRPr="00F9566E">
        <w:rPr>
          <w:rFonts w:asciiTheme="minorHAnsi" w:hAnsiTheme="minorHAnsi" w:cstheme="minorHAnsi"/>
          <w:color w:val="auto"/>
          <w:lang w:val="lt-LT"/>
        </w:rPr>
        <w:t>Pasiūlymų eilė ir laimėtojo nustatymas</w:t>
      </w:r>
      <w:bookmarkEnd w:id="115"/>
      <w:bookmarkEnd w:id="116"/>
      <w:bookmarkEnd w:id="117"/>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8" w:name="_Toc126263067"/>
      <w:bookmarkStart w:id="119" w:name="_Hlk91498524"/>
      <w:r w:rsidRPr="00F9566E">
        <w:rPr>
          <w:rFonts w:asciiTheme="minorHAnsi" w:hAnsiTheme="minorHAnsi" w:cstheme="minorHAnsi"/>
          <w:color w:val="auto"/>
          <w:lang w:val="lt-LT"/>
        </w:rPr>
        <w:t>Informavimas apie pirkimo procedūrų rezultatus</w:t>
      </w:r>
      <w:bookmarkEnd w:id="118"/>
    </w:p>
    <w:bookmarkEnd w:id="119"/>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20" w:name="_Ref39425999"/>
      <w:bookmarkStart w:id="121" w:name="_Ref39426005"/>
      <w:bookmarkStart w:id="122" w:name="_Toc48053182"/>
      <w:bookmarkStart w:id="123" w:name="_Toc126263068"/>
      <w:r w:rsidRPr="58B3C938">
        <w:rPr>
          <w:rFonts w:asciiTheme="minorHAnsi" w:hAnsiTheme="minorHAnsi" w:cstheme="minorBidi"/>
          <w:color w:val="auto"/>
          <w:lang w:val="lt-LT"/>
        </w:rPr>
        <w:t>Sutarties sudarymas</w:t>
      </w:r>
      <w:bookmarkEnd w:id="120"/>
      <w:bookmarkEnd w:id="121"/>
      <w:bookmarkEnd w:id="122"/>
      <w:bookmarkEnd w:id="123"/>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4" w:name="_Hlk91498650"/>
      <w:r w:rsidRPr="00F9566E">
        <w:rPr>
          <w:rFonts w:asciiTheme="minorHAnsi" w:hAnsiTheme="minorHAnsi" w:cstheme="minorHAnsi"/>
          <w:color w:val="auto"/>
          <w:lang w:val="lt-LT"/>
        </w:rPr>
        <w:t xml:space="preserve"> </w:t>
      </w:r>
      <w:bookmarkStart w:id="125"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5"/>
      <w:r w:rsidR="005F09F0" w:rsidRPr="00F9566E">
        <w:rPr>
          <w:rFonts w:asciiTheme="minorHAnsi" w:hAnsiTheme="minorHAnsi" w:cstheme="minorHAnsi"/>
          <w:color w:val="auto"/>
          <w:lang w:val="lt-LT"/>
        </w:rPr>
        <w:tab/>
      </w:r>
      <w:bookmarkEnd w:id="124"/>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Gothic UI"/>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lt-LT"/>
      </w:rPr>
      <w:id w:val="435883743"/>
      <w:docPartObj>
        <w:docPartGallery w:val="Page Numbers (Bottom of Page)"/>
        <w:docPartUnique/>
      </w:docPartObj>
    </w:sdtPr>
    <w:sdtEndPr>
      <w:rPr>
        <w:noProof/>
      </w:rPr>
    </w:sdtEndPr>
    <w:sdtContent>
      <w:p w14:paraId="2C4242E3" w14:textId="7BC89125"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524460">
          <w:rPr>
            <w:noProof/>
            <w:lang w:val="lt-LT"/>
          </w:rPr>
          <w:t>16</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2DA2"/>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460"/>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6F0D"/>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36FA"/>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16D48"/>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0DEE"/>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Mention">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5B9BD5"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2E74B5"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Gothic UI"/>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0718DC0-6515-4848-8E34-BA3DB6B89EEB}">
  <ds:schemaRefs>
    <ds:schemaRef ds:uri="http://purl.org/dc/terms/"/>
    <ds:schemaRef ds:uri="http://purl.org/dc/dcmitype/"/>
    <ds:schemaRef ds:uri="9f7bfde5-fec1-41b1-af96-d0ead4fdf1a4"/>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e58d86aa-8fe5-4539-8203-03c44674af5d"/>
    <ds:schemaRef ds:uri="http://www.w3.org/XML/1998/namespace"/>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40501</Words>
  <Characters>23087</Characters>
  <Application>Microsoft Office Word</Application>
  <DocSecurity>0</DocSecurity>
  <Lines>192</Lines>
  <Paragraphs>126</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63462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2025-10-31T15:58:00Z</dcterms:created>
  <dcterms:modified xsi:type="dcterms:W3CDTF">2025-10-31T15:58:00Z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